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71" w:rsidRDefault="00EC4A71" w:rsidP="00EC4A71">
      <w:pPr>
        <w:ind w:firstLine="567"/>
      </w:pPr>
      <w:bookmarkStart w:id="0" w:name="_GoBack"/>
      <w:bookmarkEnd w:id="0"/>
    </w:p>
    <w:p w:rsidR="00EC4A71" w:rsidRDefault="00EC4A71" w:rsidP="00EC4A71">
      <w:pPr>
        <w:ind w:firstLine="567"/>
      </w:pPr>
    </w:p>
    <w:tbl>
      <w:tblPr>
        <w:tblW w:w="10800" w:type="dxa"/>
        <w:tblInd w:w="-83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800"/>
      </w:tblGrid>
      <w:tr w:rsidR="00EC4A71" w:rsidRPr="002F3B22" w:rsidTr="007D4052">
        <w:tc>
          <w:tcPr>
            <w:tcW w:w="10800" w:type="dxa"/>
          </w:tcPr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INSTRUÇÃO DE SERVIÇO – IS Nº         </w:t>
            </w:r>
            <w:proofErr w:type="gramStart"/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 ,</w:t>
            </w:r>
            <w:proofErr w:type="gramEnd"/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DE        </w:t>
            </w:r>
            <w:proofErr w:type="spellStart"/>
            <w:r>
              <w:rPr>
                <w:rFonts w:ascii="Verdana" w:hAnsi="Verdana"/>
                <w:b/>
                <w:bCs/>
                <w:sz w:val="22"/>
                <w:szCs w:val="22"/>
              </w:rPr>
              <w:t>DE</w:t>
            </w:r>
            <w:proofErr w:type="spellEnd"/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                                 </w:t>
            </w:r>
            <w:proofErr w:type="spellStart"/>
            <w:r>
              <w:rPr>
                <w:rFonts w:ascii="Verdana" w:hAnsi="Verdana"/>
                <w:b/>
                <w:bCs/>
                <w:sz w:val="22"/>
                <w:szCs w:val="22"/>
              </w:rPr>
              <w:t>DE</w:t>
            </w:r>
            <w:proofErr w:type="spellEnd"/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del w:id="1" w:author="Suriette Apolinario dos Santos" w:date="2016-05-16T11:32:00Z">
              <w:r w:rsidRPr="002F3B22" w:rsidDel="00EC4A71">
                <w:rPr>
                  <w:rFonts w:ascii="Verdana" w:hAnsi="Verdana"/>
                  <w:b/>
                  <w:bCs/>
                  <w:sz w:val="22"/>
                  <w:szCs w:val="22"/>
                </w:rPr>
                <w:delText>2015</w:delText>
              </w:r>
            </w:del>
            <w:ins w:id="2" w:author="Suriette Apolinario dos Santos" w:date="2016-05-16T11:32:00Z">
              <w:r w:rsidRPr="002F3B22">
                <w:rPr>
                  <w:rFonts w:ascii="Verdana" w:hAnsi="Verdana"/>
                  <w:b/>
                  <w:bCs/>
                  <w:sz w:val="22"/>
                  <w:szCs w:val="22"/>
                </w:rPr>
                <w:t>201</w:t>
              </w:r>
              <w:r>
                <w:rPr>
                  <w:rFonts w:ascii="Verdana" w:hAnsi="Verdana"/>
                  <w:b/>
                  <w:bCs/>
                  <w:sz w:val="22"/>
                  <w:szCs w:val="22"/>
                </w:rPr>
                <w:t>6</w:t>
              </w:r>
            </w:ins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, DA DIRETORIA COLEGIADA - DICOL.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rPr>
                <w:rFonts w:ascii="Verdana" w:hAnsi="Verdana"/>
                <w:sz w:val="22"/>
                <w:szCs w:val="22"/>
              </w:rPr>
            </w:pPr>
          </w:p>
          <w:p w:rsidR="00EC4A71" w:rsidRPr="00AF626E" w:rsidRDefault="00EC4A71" w:rsidP="007D4052">
            <w:pPr>
              <w:ind w:left="5225"/>
              <w:jc w:val="both"/>
              <w:rPr>
                <w:rFonts w:ascii="Verdana" w:hAnsi="Verdana"/>
                <w:bCs/>
                <w:i/>
                <w:iCs/>
                <w:sz w:val="22"/>
                <w:szCs w:val="22"/>
              </w:rPr>
            </w:pPr>
            <w:r w:rsidRPr="00AF626E">
              <w:rPr>
                <w:rFonts w:ascii="Verdana" w:hAnsi="Verdana"/>
                <w:bCs/>
                <w:i/>
                <w:iCs/>
                <w:sz w:val="22"/>
                <w:szCs w:val="22"/>
              </w:rPr>
              <w:t>Dispõe sobre a organização e a realização das reuniões da Diretoria Colegiada e disciplina os procedimentos relativos às matérias que serão publicadas.</w:t>
            </w:r>
          </w:p>
          <w:p w:rsidR="00EC4A71" w:rsidRPr="00E81C5C" w:rsidRDefault="00EC4A71" w:rsidP="007D4052">
            <w:pPr>
              <w:ind w:firstLine="567"/>
              <w:rPr>
                <w:rFonts w:ascii="Verdana" w:hAnsi="Verdana"/>
                <w:bCs/>
                <w:iCs/>
                <w:sz w:val="22"/>
                <w:szCs w:val="22"/>
              </w:rPr>
            </w:pPr>
          </w:p>
          <w:p w:rsidR="00EC4A71" w:rsidRPr="00E81C5C" w:rsidRDefault="00EC4A71" w:rsidP="007D4052">
            <w:pPr>
              <w:ind w:firstLine="567"/>
              <w:rPr>
                <w:rFonts w:ascii="Verdana" w:hAnsi="Verdana"/>
                <w:bCs/>
                <w:iCs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sz w:val="22"/>
                <w:szCs w:val="22"/>
              </w:rPr>
              <w:t xml:space="preserve">A Diretoria Colegiada da Agência Nacional de Saúde Suplementar – ANS, em vista do que dispõe o art. 6º, a alínea “a” do inciso I do artigo 77; e a alínea “b” do inciso I do artigo 85; todos da Resolução Normativa – RN nº 197, de 16 de julho de 2009, resolve: 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CAPÍTULO I</w:t>
            </w:r>
          </w:p>
          <w:p w:rsidR="00EC4A71" w:rsidRPr="002F3B22" w:rsidRDefault="00EC4A71" w:rsidP="007D4052">
            <w:pPr>
              <w:pStyle w:val="Ttulo2"/>
              <w:ind w:firstLine="567"/>
              <w:rPr>
                <w:sz w:val="22"/>
                <w:szCs w:val="22"/>
              </w:rPr>
            </w:pPr>
            <w:r w:rsidRPr="002F3B22">
              <w:rPr>
                <w:sz w:val="22"/>
                <w:szCs w:val="22"/>
              </w:rPr>
              <w:t>DISPOSIÇÕES GERAIS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Corpodetexto"/>
              <w:ind w:firstLine="567"/>
              <w:rPr>
                <w:sz w:val="22"/>
                <w:szCs w:val="22"/>
              </w:rPr>
            </w:pPr>
            <w:r w:rsidRPr="002F3B22">
              <w:rPr>
                <w:b/>
                <w:bCs/>
                <w:sz w:val="22"/>
                <w:szCs w:val="22"/>
              </w:rPr>
              <w:t>Art. 1º</w:t>
            </w:r>
            <w:r w:rsidRPr="002F3B22">
              <w:rPr>
                <w:sz w:val="22"/>
                <w:szCs w:val="22"/>
              </w:rPr>
              <w:t xml:space="preserve"> Esta Instrução de Serviço – IS dispõe sobre a organização e a realização das reuniões da Diretoria Colegiada da Agência Nacional de Saúde Suplementar - ANS, e demais procedimento recorrentes.</w:t>
            </w:r>
          </w:p>
          <w:p w:rsidR="00EC4A71" w:rsidRPr="002F3B22" w:rsidRDefault="00EC4A71" w:rsidP="007D4052">
            <w:pPr>
              <w:pStyle w:val="Corpodetexto"/>
              <w:ind w:firstLine="567"/>
              <w:rPr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z w:val="22"/>
                <w:szCs w:val="22"/>
              </w:rPr>
              <w:t>Parágrafo único.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  A presente IS não se aplica às deliberações da DICOL efetuadas por circuitos deliberativos ou pelo procedimento de Análise Eficiente de Processos – AEP, que possuem regras próprias definidas em normativos específicos da ANS. 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z w:val="22"/>
                <w:szCs w:val="22"/>
              </w:rPr>
              <w:t>Art. 2º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As reuniões destinam-se à deliberação sobre assuntos d</w:t>
            </w:r>
            <w:r>
              <w:rPr>
                <w:rFonts w:ascii="Verdana" w:hAnsi="Verdana"/>
                <w:sz w:val="22"/>
                <w:szCs w:val="22"/>
              </w:rPr>
              <w:t xml:space="preserve">o setor de saúde suplementar e </w:t>
            </w:r>
            <w:r w:rsidRPr="002F3B22">
              <w:rPr>
                <w:rFonts w:ascii="Verdana" w:hAnsi="Verdana"/>
                <w:sz w:val="22"/>
                <w:szCs w:val="22"/>
              </w:rPr>
              <w:t>funcionamento da ANS, bem como ao julgamento de recursos de competência da DICOL.</w:t>
            </w:r>
          </w:p>
          <w:p w:rsidR="00EC4A71" w:rsidRPr="002F3B22" w:rsidRDefault="00EC4A71" w:rsidP="007D4052">
            <w:pPr>
              <w:pStyle w:val="Corpodetexto"/>
              <w:ind w:firstLine="567"/>
              <w:rPr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Art. 3º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 A DICOL deliberará com quórum mínimo de três Diretores, dentre eles o Diretor-Presidente ou seu substituto legal.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CAPÍTULO II</w:t>
            </w: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DAS REUNIÕES DE DIRETORIA COLEGIADA</w:t>
            </w: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Seção I</w:t>
            </w: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Das Disposições Gerais</w:t>
            </w: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Art. 4º</w:t>
            </w:r>
            <w:r w:rsidRPr="002F3B22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A DICOL reunir-se-á ordinariamente a cada quinze dias, preferencialmente na sede da ANS, para apreciar os assuntos constantes em pauta previamente definida.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34AFF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34AFF">
              <w:rPr>
                <w:rFonts w:ascii="Verdana" w:hAnsi="Verdana"/>
                <w:b/>
                <w:bCs/>
                <w:sz w:val="22"/>
                <w:szCs w:val="22"/>
              </w:rPr>
              <w:t>Parágrafo único.</w:t>
            </w:r>
            <w:r w:rsidRPr="00234AFF">
              <w:rPr>
                <w:rFonts w:ascii="Verdana" w:hAnsi="Verdana"/>
                <w:sz w:val="22"/>
                <w:szCs w:val="22"/>
              </w:rPr>
              <w:t xml:space="preserve"> </w:t>
            </w:r>
            <w:ins w:id="3" w:author="Suriette Apolinario dos Santos" w:date="2016-05-16T11:39:00Z">
              <w:r w:rsidR="00724988">
                <w:rPr>
                  <w:rFonts w:ascii="Verdana" w:hAnsi="Verdana"/>
                  <w:sz w:val="22"/>
                  <w:szCs w:val="22"/>
                </w:rPr>
                <w:t>As reuniões serão transmitidas em tempo real por via eletrônica.</w:t>
              </w:r>
            </w:ins>
            <w:del w:id="4" w:author="Suriette Apolinario dos Santos" w:date="2016-05-16T11:36:00Z">
              <w:r w:rsidRPr="00234AFF" w:rsidDel="00EC4A71">
                <w:rPr>
                  <w:rFonts w:ascii="Verdana" w:hAnsi="Verdana"/>
                  <w:sz w:val="22"/>
                  <w:szCs w:val="22"/>
                </w:rPr>
                <w:delText>As reuniões serão transmitidas integralmente, para acompanhamento pelos servidores da ANS.</w:delText>
              </w:r>
            </w:del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lastRenderedPageBreak/>
              <w:t xml:space="preserve">Art. 5º </w:t>
            </w:r>
            <w:r w:rsidRPr="002F3B22">
              <w:rPr>
                <w:rFonts w:ascii="Verdana" w:hAnsi="Verdana"/>
                <w:sz w:val="22"/>
                <w:szCs w:val="22"/>
              </w:rPr>
              <w:t>O calendário das reuniões ordinárias será bimestral, e permanecerá disponível na INTRANS e no Portal da ANS, bem como as alterações que sobrevierem.</w:t>
            </w: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Art. 6º</w:t>
            </w:r>
            <w:r w:rsidRPr="002F3B22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Poderão ser realizadas reuniões extraordinárias para tratar de matéria relevante e/ou urgente, mediante convocação formal do Diretor-Presidente ou seu substituto legal, ou a requerimento de pelo menos 3 (três) Diretores.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Art. 7º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As reuniões poderão ser realizadas por conferência eletrônica, com encaminhamento posterior dos votos dos Diretores para registro das decisões.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Art. 8º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As reuniões de DICOL serão presididas pelo Diretor-Presidente ou por seu substituto legal, e secretariadas pela SEGER, ou, na ausência desta, por seu substituto legal.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§1º</w:t>
            </w:r>
            <w:r w:rsidRPr="002F3B22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Participarão das reuniões o Procurador-Chefe ou seu substituto legal e o Secretário-</w:t>
            </w:r>
            <w:r>
              <w:rPr>
                <w:rFonts w:ascii="Verdana" w:hAnsi="Verdana"/>
                <w:sz w:val="22"/>
                <w:szCs w:val="22"/>
              </w:rPr>
              <w:t>Geral, ou seu substituto legal,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 podendo haver manifestação acerca da matéria em discussão sempre que for solicitado pela DICOL.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Del="00EC4A71" w:rsidRDefault="00EC4A71" w:rsidP="007D4052">
            <w:pPr>
              <w:ind w:firstLine="567"/>
              <w:jc w:val="both"/>
              <w:rPr>
                <w:del w:id="5" w:author="Suriette Apolinario dos Santos" w:date="2016-05-16T11:33:00Z"/>
                <w:rFonts w:ascii="Verdana" w:hAnsi="Verdana"/>
                <w:sz w:val="22"/>
                <w:szCs w:val="22"/>
              </w:rPr>
            </w:pPr>
            <w:del w:id="6" w:author="Suriette Apolinario dos Santos" w:date="2016-05-16T11:33:00Z">
              <w:r w:rsidRPr="002F3B22" w:rsidDel="00EC4A71">
                <w:rPr>
                  <w:rFonts w:ascii="Verdana" w:hAnsi="Verdana"/>
                  <w:b/>
                  <w:bCs/>
                  <w:sz w:val="22"/>
                  <w:szCs w:val="22"/>
                </w:rPr>
                <w:delText>§2º</w:delText>
              </w:r>
              <w:r w:rsidRPr="002F3B22" w:rsidDel="00EC4A71">
                <w:rPr>
                  <w:rFonts w:ascii="Verdana" w:hAnsi="Verdana"/>
                  <w:sz w:val="22"/>
                  <w:szCs w:val="22"/>
                </w:rPr>
                <w:delText xml:space="preserve"> </w:delText>
              </w:r>
              <w:r w:rsidDel="00EC4A71">
                <w:rPr>
                  <w:rFonts w:ascii="Verdana" w:hAnsi="Verdana"/>
                  <w:sz w:val="22"/>
                  <w:szCs w:val="22"/>
                </w:rPr>
                <w:delText>Poderão participar das reuniões como ouvintes, o Auditor-Chefe, o Ouvidor e o Chefe de Gabinete da Presidência.</w:delText>
              </w:r>
            </w:del>
            <w:ins w:id="7" w:author="Suriette Apolinario dos Santos" w:date="2016-05-16T11:33:00Z">
              <w:r>
                <w:rPr>
                  <w:rFonts w:ascii="Verdana" w:hAnsi="Verdana"/>
                  <w:sz w:val="22"/>
                  <w:szCs w:val="22"/>
                </w:rPr>
                <w:t xml:space="preserve"> (Carece de avaliação da Procuradoria)</w:t>
              </w:r>
            </w:ins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del w:id="8" w:author="Suriette Apolinario dos Santos" w:date="2016-05-16T11:54:00Z">
              <w:r w:rsidDel="002A4680">
                <w:rPr>
                  <w:rFonts w:ascii="Verdana" w:hAnsi="Verdana"/>
                  <w:b/>
                  <w:bCs/>
                  <w:sz w:val="22"/>
                  <w:szCs w:val="22"/>
                </w:rPr>
                <w:delText>§</w:delText>
              </w:r>
            </w:del>
            <w:del w:id="9" w:author="Suriette Apolinario dos Santos" w:date="2016-05-16T11:35:00Z">
              <w:r w:rsidDel="00EC4A71">
                <w:rPr>
                  <w:rFonts w:ascii="Verdana" w:hAnsi="Verdana"/>
                  <w:b/>
                  <w:bCs/>
                  <w:sz w:val="22"/>
                  <w:szCs w:val="22"/>
                </w:rPr>
                <w:delText xml:space="preserve">3º </w:delText>
              </w:r>
            </w:del>
            <w:del w:id="10" w:author="Suriette Apolinario dos Santos" w:date="2016-05-16T11:54:00Z">
              <w:r w:rsidDel="002A4680">
                <w:rPr>
                  <w:rFonts w:ascii="Verdana" w:hAnsi="Verdana"/>
                  <w:sz w:val="22"/>
                  <w:szCs w:val="22"/>
                </w:rPr>
                <w:delText xml:space="preserve">Os </w:delText>
              </w:r>
              <w:r w:rsidR="002A4680" w:rsidDel="002A4680">
                <w:rPr>
                  <w:rFonts w:ascii="Verdana" w:hAnsi="Verdana"/>
                  <w:sz w:val="22"/>
                  <w:szCs w:val="22"/>
                </w:rPr>
                <w:delText>D</w:delText>
              </w:r>
              <w:r w:rsidDel="002A4680">
                <w:rPr>
                  <w:rFonts w:ascii="Verdana" w:hAnsi="Verdana"/>
                  <w:sz w:val="22"/>
                  <w:szCs w:val="22"/>
                </w:rPr>
                <w:delText>iretores poderão requisitar a presença dos responsáveis técnicos</w:delText>
              </w:r>
              <w:r w:rsidRPr="002F3B22" w:rsidDel="002A4680">
                <w:rPr>
                  <w:rFonts w:ascii="Verdana" w:hAnsi="Verdana"/>
                  <w:sz w:val="22"/>
                  <w:szCs w:val="22"/>
                </w:rPr>
                <w:delText xml:space="preserve"> pelas matérias em pauta.</w:delText>
              </w:r>
            </w:del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§</w:t>
            </w:r>
            <w:del w:id="11" w:author="Suriette Apolinario dos Santos" w:date="2016-05-16T11:35:00Z">
              <w:r w:rsidDel="00EC4A71">
                <w:rPr>
                  <w:rFonts w:ascii="Verdana" w:hAnsi="Verdana"/>
                  <w:b/>
                  <w:bCs/>
                  <w:sz w:val="22"/>
                  <w:szCs w:val="22"/>
                </w:rPr>
                <w:delText xml:space="preserve">4º </w:delText>
              </w:r>
            </w:del>
            <w:ins w:id="12" w:author="Suriette Apolinario dos Santos" w:date="2016-05-16T11:54:00Z">
              <w:r w:rsidR="002A4680">
                <w:rPr>
                  <w:rFonts w:ascii="Verdana" w:hAnsi="Verdana"/>
                  <w:b/>
                  <w:bCs/>
                  <w:sz w:val="22"/>
                  <w:szCs w:val="22"/>
                </w:rPr>
                <w:t>2</w:t>
              </w:r>
            </w:ins>
            <w:ins w:id="13" w:author="Suriette Apolinario dos Santos" w:date="2016-05-16T11:35:00Z">
              <w:r>
                <w:rPr>
                  <w:rFonts w:ascii="Verdana" w:hAnsi="Verdana"/>
                  <w:b/>
                  <w:bCs/>
                  <w:sz w:val="22"/>
                  <w:szCs w:val="22"/>
                </w:rPr>
                <w:t xml:space="preserve">º </w:t>
              </w:r>
            </w:ins>
            <w:r w:rsidRPr="002F3B22">
              <w:rPr>
                <w:rFonts w:ascii="Verdana" w:hAnsi="Verdana"/>
                <w:bCs/>
                <w:sz w:val="22"/>
                <w:szCs w:val="22"/>
              </w:rPr>
              <w:t>Os Informes</w:t>
            </w: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pautados terão a duração máxima de cinco minutos, e para os demais itens, quando necessária uma apresentação técnica, terão a duração máxima de dez minutos</w:t>
            </w:r>
            <w:r>
              <w:rPr>
                <w:rFonts w:ascii="Verdana" w:hAnsi="Verdana"/>
                <w:sz w:val="22"/>
                <w:szCs w:val="22"/>
              </w:rPr>
              <w:t>, salvo quando estabelecido tempo diverso, a critério dos Diretores</w:t>
            </w:r>
            <w:r w:rsidRPr="002F3B22">
              <w:rPr>
                <w:rFonts w:ascii="Verdana" w:hAnsi="Verdana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>Art. 9º</w:t>
            </w:r>
            <w:r w:rsidRPr="002F3B22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z w:val="22"/>
                <w:szCs w:val="22"/>
              </w:rPr>
              <w:t>A reunião de Diretoria Colegiada deverá observar a seguinte ordem: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left="1114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sz w:val="22"/>
                <w:szCs w:val="22"/>
              </w:rPr>
              <w:t>I – verificação do quórum mínimo;</w:t>
            </w:r>
          </w:p>
          <w:p w:rsidR="00EC4A71" w:rsidRPr="002F3B22" w:rsidRDefault="00EC4A71" w:rsidP="007D4052">
            <w:pPr>
              <w:ind w:left="1114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sz w:val="22"/>
                <w:szCs w:val="22"/>
              </w:rPr>
              <w:t>II – revisão e aprovação da ata da reunião anterior;</w:t>
            </w:r>
          </w:p>
          <w:p w:rsidR="00724988" w:rsidRDefault="00724988" w:rsidP="00724988">
            <w:pPr>
              <w:ind w:left="1114"/>
              <w:jc w:val="both"/>
              <w:rPr>
                <w:ins w:id="14" w:author="Suriette Apolinario dos Santos" w:date="2016-05-16T11:39:00Z"/>
                <w:rFonts w:ascii="Verdana" w:hAnsi="Verdana"/>
                <w:sz w:val="22"/>
                <w:szCs w:val="22"/>
              </w:rPr>
            </w:pPr>
            <w:ins w:id="15" w:author="Suriette Apolinario dos Santos" w:date="2016-05-16T11:39:00Z">
              <w:r>
                <w:rPr>
                  <w:rFonts w:ascii="Verdana" w:hAnsi="Verdana"/>
                  <w:sz w:val="22"/>
                  <w:szCs w:val="22"/>
                </w:rPr>
                <w:t>III – deliberação das matérias em pauta;</w:t>
              </w:r>
            </w:ins>
          </w:p>
          <w:p w:rsidR="00724988" w:rsidRDefault="00724988" w:rsidP="00724988">
            <w:pPr>
              <w:ind w:left="1114"/>
              <w:jc w:val="both"/>
              <w:rPr>
                <w:ins w:id="16" w:author="Suriette Apolinario dos Santos" w:date="2016-05-16T11:39:00Z"/>
                <w:rFonts w:ascii="Verdana" w:hAnsi="Verdana"/>
                <w:sz w:val="22"/>
                <w:szCs w:val="22"/>
              </w:rPr>
            </w:pPr>
            <w:ins w:id="17" w:author="Suriette Apolinario dos Santos" w:date="2016-05-16T11:39:00Z">
              <w:r>
                <w:rPr>
                  <w:rFonts w:ascii="Verdana" w:hAnsi="Verdana"/>
                  <w:sz w:val="22"/>
                  <w:szCs w:val="22"/>
                </w:rPr>
                <w:t>IV – apreciação das matérias pautadas; e</w:t>
              </w:r>
            </w:ins>
          </w:p>
          <w:p w:rsidR="00724988" w:rsidRDefault="00724988" w:rsidP="00724988">
            <w:pPr>
              <w:ind w:left="1114"/>
              <w:jc w:val="both"/>
              <w:rPr>
                <w:ins w:id="18" w:author="Suriette Apolinario dos Santos" w:date="2016-05-16T11:39:00Z"/>
                <w:rFonts w:ascii="Verdana" w:hAnsi="Verdana"/>
                <w:sz w:val="22"/>
                <w:szCs w:val="22"/>
              </w:rPr>
            </w:pPr>
            <w:ins w:id="19" w:author="Suriette Apolinario dos Santos" w:date="2016-05-16T11:39:00Z">
              <w:r>
                <w:rPr>
                  <w:rFonts w:ascii="Verdana" w:hAnsi="Verdana"/>
                  <w:sz w:val="22"/>
                  <w:szCs w:val="22"/>
                </w:rPr>
                <w:t>V – apresentação de informes pelos Diretores.</w:t>
              </w:r>
            </w:ins>
          </w:p>
          <w:p w:rsidR="00EC4A71" w:rsidRPr="002F3B22" w:rsidDel="00724988" w:rsidRDefault="00EC4A71" w:rsidP="007D4052">
            <w:pPr>
              <w:ind w:left="1114"/>
              <w:jc w:val="both"/>
              <w:rPr>
                <w:del w:id="20" w:author="Suriette Apolinario dos Santos" w:date="2016-05-16T11:39:00Z"/>
                <w:rFonts w:ascii="Verdana" w:hAnsi="Verdana"/>
                <w:sz w:val="22"/>
                <w:szCs w:val="22"/>
              </w:rPr>
            </w:pPr>
            <w:del w:id="21" w:author="Suriette Apolinario dos Santos" w:date="2016-05-16T11:39:00Z">
              <w:r w:rsidRPr="002F3B22" w:rsidDel="00724988">
                <w:rPr>
                  <w:rFonts w:ascii="Verdana" w:hAnsi="Verdana"/>
                  <w:sz w:val="22"/>
                  <w:szCs w:val="22"/>
                </w:rPr>
                <w:delText>III – apresentação de informes pelos Diretores;</w:delText>
              </w:r>
            </w:del>
          </w:p>
          <w:p w:rsidR="00EC4A71" w:rsidRPr="002F3B22" w:rsidDel="00724988" w:rsidRDefault="00EC4A71" w:rsidP="007D4052">
            <w:pPr>
              <w:ind w:left="1114"/>
              <w:jc w:val="both"/>
              <w:rPr>
                <w:del w:id="22" w:author="Suriette Apolinario dos Santos" w:date="2016-05-16T11:39:00Z"/>
                <w:rFonts w:ascii="Verdana" w:hAnsi="Verdana"/>
                <w:sz w:val="22"/>
                <w:szCs w:val="22"/>
              </w:rPr>
            </w:pPr>
            <w:del w:id="23" w:author="Suriette Apolinario dos Santos" w:date="2016-05-16T11:39:00Z">
              <w:r w:rsidRPr="002F3B22" w:rsidDel="00724988">
                <w:rPr>
                  <w:rFonts w:ascii="Verdana" w:hAnsi="Verdana"/>
                  <w:sz w:val="22"/>
                  <w:szCs w:val="22"/>
                </w:rPr>
                <w:delText>IV – apreciação das matérias pautadas; e</w:delText>
              </w:r>
            </w:del>
          </w:p>
          <w:p w:rsidR="00EC4A71" w:rsidRPr="002F3B22" w:rsidDel="00724988" w:rsidRDefault="00EC4A71" w:rsidP="007D4052">
            <w:pPr>
              <w:ind w:left="1114"/>
              <w:jc w:val="both"/>
              <w:rPr>
                <w:del w:id="24" w:author="Suriette Apolinario dos Santos" w:date="2016-05-16T11:39:00Z"/>
                <w:rFonts w:ascii="Verdana" w:hAnsi="Verdana"/>
                <w:sz w:val="22"/>
                <w:szCs w:val="22"/>
              </w:rPr>
            </w:pPr>
            <w:del w:id="25" w:author="Suriette Apolinario dos Santos" w:date="2016-05-16T11:39:00Z">
              <w:r w:rsidRPr="002F3B22" w:rsidDel="00724988">
                <w:rPr>
                  <w:rFonts w:ascii="Verdana" w:hAnsi="Verdana"/>
                  <w:sz w:val="22"/>
                  <w:szCs w:val="22"/>
                </w:rPr>
                <w:delText>V – deliberação das matérias em pauta.</w:delText>
              </w:r>
            </w:del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Corpodetexto2"/>
              <w:ind w:firstLine="567"/>
              <w:rPr>
                <w:rFonts w:ascii="Verdana" w:hAnsi="Verdana"/>
                <w:snapToGrid w:val="0"/>
                <w:color w:val="auto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  <w:t>Parágrafo único</w:t>
            </w:r>
            <w:r w:rsidRPr="002F3B22">
              <w:rPr>
                <w:rFonts w:ascii="Verdana" w:hAnsi="Verdana"/>
                <w:color w:val="auto"/>
                <w:sz w:val="22"/>
                <w:szCs w:val="22"/>
              </w:rPr>
              <w:t xml:space="preserve">. A inclusão de matérias </w:t>
            </w:r>
            <w:proofErr w:type="spellStart"/>
            <w:r w:rsidRPr="002F3B22">
              <w:rPr>
                <w:rFonts w:ascii="Verdana" w:hAnsi="Verdana"/>
                <w:color w:val="auto"/>
                <w:sz w:val="22"/>
                <w:szCs w:val="22"/>
              </w:rPr>
              <w:t>extrapauta</w:t>
            </w:r>
            <w:proofErr w:type="spellEnd"/>
            <w:r w:rsidRPr="002F3B22">
              <w:rPr>
                <w:rFonts w:ascii="Verdana" w:hAnsi="Verdana"/>
                <w:color w:val="auto"/>
                <w:sz w:val="22"/>
                <w:szCs w:val="22"/>
              </w:rPr>
              <w:t xml:space="preserve"> deverá, necessariamente, ser precedida da autorização do Diretor-Presidente ou seu substituto legal, </w:t>
            </w:r>
            <w:r w:rsidRPr="002F3B22">
              <w:rPr>
                <w:rFonts w:ascii="Verdana" w:hAnsi="Verdana"/>
                <w:snapToGrid w:val="0"/>
                <w:color w:val="auto"/>
                <w:sz w:val="22"/>
                <w:szCs w:val="22"/>
              </w:rPr>
              <w:t>devendo o pedido ser motivado e encaminhado até um 1 (um) dia útil antes da realização da reunião, com apresentação do fato superveniente ao fechamento da pauta que o justifique</w:t>
            </w:r>
            <w:ins w:id="26" w:author="Suriette Apolinario dos Santos" w:date="2016-05-16T11:57:00Z">
              <w:r w:rsidR="00D65554">
                <w:rPr>
                  <w:rFonts w:ascii="Verdana" w:hAnsi="Verdana"/>
                  <w:snapToGrid w:val="0"/>
                  <w:color w:val="auto"/>
                  <w:sz w:val="22"/>
                  <w:szCs w:val="22"/>
                </w:rPr>
                <w:t xml:space="preserve">, sob pena de </w:t>
              </w:r>
            </w:ins>
            <w:ins w:id="27" w:author="Suriette Apolinario dos Santos" w:date="2016-05-16T11:58:00Z">
              <w:r w:rsidR="00D65554">
                <w:rPr>
                  <w:rFonts w:ascii="Verdana" w:hAnsi="Verdana"/>
                  <w:snapToGrid w:val="0"/>
                  <w:color w:val="auto"/>
                  <w:sz w:val="22"/>
                  <w:szCs w:val="22"/>
                </w:rPr>
                <w:t>não ser considerado o item na reunião</w:t>
              </w:r>
            </w:ins>
            <w:r w:rsidRPr="002F3B22">
              <w:rPr>
                <w:rFonts w:ascii="Verdana" w:hAnsi="Verdana"/>
                <w:snapToGrid w:val="0"/>
                <w:color w:val="auto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z w:val="22"/>
                <w:szCs w:val="22"/>
              </w:rPr>
              <w:t xml:space="preserve">Art. 10 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Após a verificação do quórum mínimo, o Diretor-Presidente declarará aberta reunião, dando início </w:t>
            </w:r>
            <w:ins w:id="28" w:author="Suriette Apolinario dos Santos" w:date="2016-05-16T11:38:00Z">
              <w:r w:rsidR="00724988">
                <w:rPr>
                  <w:rFonts w:ascii="Verdana" w:hAnsi="Verdana"/>
                  <w:sz w:val="22"/>
                  <w:szCs w:val="22"/>
                </w:rPr>
                <w:t>à</w:t>
              </w:r>
              <w:r w:rsidR="00724988">
                <w:rPr>
                  <w:rFonts w:ascii="Verdana" w:hAnsi="Verdana"/>
                  <w:snapToGrid w:val="0"/>
                  <w:sz w:val="22"/>
                  <w:szCs w:val="22"/>
                </w:rPr>
                <w:t xml:space="preserve"> fase de deliberação</w:t>
              </w:r>
              <w:r w:rsidR="00724988">
                <w:rPr>
                  <w:rFonts w:ascii="Verdana" w:hAnsi="Verdana"/>
                  <w:sz w:val="22"/>
                  <w:szCs w:val="22"/>
                </w:rPr>
                <w:t xml:space="preserve"> e às apreciações</w:t>
              </w:r>
            </w:ins>
            <w:del w:id="29" w:author="Suriette Apolinario dos Santos" w:date="2016-05-16T11:38:00Z">
              <w:r w:rsidRPr="002F3B22" w:rsidDel="00724988">
                <w:rPr>
                  <w:rFonts w:ascii="Verdana" w:hAnsi="Verdana"/>
                  <w:sz w:val="22"/>
                  <w:szCs w:val="22"/>
                </w:rPr>
                <w:delText>às apreciações e à</w:delText>
              </w:r>
              <w:r w:rsidRPr="002F3B22" w:rsidDel="00724988">
                <w:rPr>
                  <w:rFonts w:ascii="Verdana" w:hAnsi="Verdana"/>
                  <w:snapToGrid w:val="0"/>
                  <w:sz w:val="22"/>
                  <w:szCs w:val="22"/>
                </w:rPr>
                <w:delText xml:space="preserve"> fase de deliberação</w:delText>
              </w:r>
            </w:del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 xml:space="preserve">Parágrafo único.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Os informes não comportam debate e votação, somente esclarecimentos breves.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11.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 Cada matéria em pauta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 xml:space="preserve"> será apresentada pelo Diretor-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Relator no processo, seguindo-se o debate e a votação.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lastRenderedPageBreak/>
              <w:t>§1º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O debate entre os Diretores deve permitir a formação do convencimento de cada um, podendo ser solicitados esclarecim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 xml:space="preserve">entos sobre questões jurídicas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ao Procurador-Chefe, ou técnicas aos demais participantes.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§ 2º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Encerrado o debate, o Diretor-Presidente abrirá a votação, arguindo o Diretor-Relator quanto à manutenção do seu voto e, em seguida, colhendo o voto dos demais Diretores para, ao final, declarar o resultado.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 xml:space="preserve">§ 3º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Em caso de voto divergente, o Diretor que o proferiu deverá consigná-lo por escrito, para que seja juntado à Ata.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§ 4º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Qualquer Diretor poderá requerer vista, diligências ou informações necessárias a melhor esclarecer ou complementar a instrução processual. 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§ 5º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Havendo pedido de vistas de processo pautado para deliberação, o Diretor solicitante deverá apresentar suas razões por escrito ao proceder a devolução, o que deverá ser feito em até 30 (trinta) dias. 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12.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 Os regimes especiais, alienações compulsórias de carteira, editais de oferta pública, portabilidade especial, índices de reajuste, resultado do programa de monitoramento das operadoras, e demais temas julgados necessários pelo Diretor-Presidente, serão mantidos sob reserva, em pasta específica na rede da ANS, para análise e deliberação pelos Diretores, os quais terão acesso irrestrito à mesma, assim como os Diretores-Adjuntos, Secretário Geral, Procurador-Chefe junto à ANS, seus substitutos legais, e outros, por delegação dos Diretores,  considerando o sigilo inerente à matéria.</w:t>
            </w:r>
          </w:p>
          <w:p w:rsidR="00EC4A71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ins w:id="30" w:author="Suriette Apolinario dos Santos" w:date="2016-05-16T11:40:00Z"/>
                <w:rFonts w:ascii="Verdana" w:hAnsi="Verdana"/>
                <w:snapToGrid w:val="0"/>
                <w:sz w:val="22"/>
                <w:szCs w:val="22"/>
              </w:rPr>
            </w:pPr>
          </w:p>
          <w:p w:rsidR="00724988" w:rsidRDefault="00724988" w:rsidP="00724988">
            <w:pPr>
              <w:ind w:firstLine="567"/>
              <w:jc w:val="both"/>
              <w:rPr>
                <w:ins w:id="31" w:author="Suriette Apolinario dos Santos" w:date="2016-05-16T11:40:00Z"/>
                <w:rFonts w:ascii="Verdana" w:hAnsi="Verdana"/>
                <w:snapToGrid w:val="0"/>
                <w:sz w:val="22"/>
                <w:szCs w:val="22"/>
              </w:rPr>
            </w:pPr>
            <w:ins w:id="32" w:author="Suriette Apolinario dos Santos" w:date="2016-05-16T11:40:00Z">
              <w:r>
                <w:rPr>
                  <w:rFonts w:ascii="Verdana" w:hAnsi="Verdana"/>
                  <w:b/>
                  <w:snapToGrid w:val="0"/>
                  <w:sz w:val="22"/>
                  <w:szCs w:val="22"/>
                </w:rPr>
                <w:t>Parágrafo único.</w:t>
              </w:r>
              <w:r>
                <w:rPr>
                  <w:rFonts w:ascii="Verdana" w:hAnsi="Verdana"/>
                  <w:snapToGrid w:val="0"/>
                  <w:sz w:val="22"/>
                  <w:szCs w:val="22"/>
                </w:rPr>
                <w:t xml:space="preserve">  A classificação de item como reservado cabe ao Diretor da área responsável, podendo a DICOL reclassificá-lo como pauta aberta caso entenda não se tratar de matéria objeto de pauta reservada.</w:t>
              </w:r>
            </w:ins>
          </w:p>
          <w:p w:rsidR="00724988" w:rsidRPr="002F3B22" w:rsidRDefault="00724988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Seção II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Da Pauta das Reuniões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13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  A pauta das reuniões será organizada pela SEGER, segundo as diretrizes estabelecidas pelo Diretor-Presidente.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14. 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A solicitação de inclusão de itens na pauta das reuniões da DICOL é de competência dos Diretores, Diretores-Adjuntos, Secretário-Geral, Procurador-Chefe junto à ANS e Chefe de Gabinete da Presidência, ou seus substitutos legais.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Parágrafo único.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 As exceções ao art.13 deverão ser encaminhadas ao Diretor-Presidente, a quem caberá autorizar a inclusão do item.</w:t>
            </w: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15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.  As matérias deverão ser enviadas para inclusão na pauta com no mínimo </w:t>
            </w:r>
            <w:del w:id="33" w:author="Suriette Apolinario dos Santos" w:date="2016-05-16T11:40:00Z">
              <w:r w:rsidRPr="002F3B22" w:rsidDel="00724988">
                <w:rPr>
                  <w:rFonts w:ascii="Verdana" w:hAnsi="Verdana"/>
                  <w:snapToGrid w:val="0"/>
                  <w:sz w:val="22"/>
                  <w:szCs w:val="22"/>
                </w:rPr>
                <w:delText>3 (três)</w:delText>
              </w:r>
            </w:del>
            <w:ins w:id="34" w:author="Suriette Apolinario dos Santos" w:date="2016-05-16T11:40:00Z">
              <w:r w:rsidR="00724988">
                <w:rPr>
                  <w:rFonts w:ascii="Verdana" w:hAnsi="Verdana"/>
                  <w:snapToGrid w:val="0"/>
                  <w:sz w:val="22"/>
                  <w:szCs w:val="22"/>
                </w:rPr>
                <w:t>5 (cinco)</w:t>
              </w:r>
            </w:ins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dias úteis de antecedência da data agendada para realização da reunião.</w:t>
            </w:r>
          </w:p>
          <w:p w:rsidR="00EC4A71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ins w:id="35" w:author="Suriette Apolinario dos Santos" w:date="2016-05-16T11:41:00Z"/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724988" w:rsidRDefault="00724988" w:rsidP="00724988">
            <w:pPr>
              <w:ind w:firstLine="567"/>
              <w:jc w:val="both"/>
              <w:rPr>
                <w:ins w:id="36" w:author="Suriette Apolinario dos Santos" w:date="2016-05-16T11:41:00Z"/>
                <w:rFonts w:ascii="Verdana" w:hAnsi="Verdana"/>
                <w:snapToGrid w:val="0"/>
                <w:sz w:val="22"/>
                <w:szCs w:val="22"/>
              </w:rPr>
            </w:pPr>
            <w:ins w:id="37" w:author="Suriette Apolinario dos Santos" w:date="2016-05-16T11:41:00Z">
              <w:r>
                <w:rPr>
                  <w:rFonts w:ascii="Verdana" w:hAnsi="Verdana"/>
                  <w:b/>
                  <w:snapToGrid w:val="0"/>
                  <w:sz w:val="22"/>
                  <w:szCs w:val="22"/>
                </w:rPr>
                <w:t>Parágrafo único.</w:t>
              </w:r>
              <w:r>
                <w:rPr>
                  <w:rFonts w:ascii="Verdana" w:hAnsi="Verdana"/>
                  <w:snapToGrid w:val="0"/>
                  <w:sz w:val="22"/>
                  <w:szCs w:val="22"/>
                </w:rPr>
                <w:t xml:space="preserve">  No caso das decisões de segunda instância o prazo de envio de inclusão em pauta é de um 1 (um) dia útil da data agendada para a realização da reunião.</w:t>
              </w:r>
            </w:ins>
          </w:p>
          <w:p w:rsidR="00724988" w:rsidRPr="002F3B22" w:rsidRDefault="00724988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16. 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As apresentações e anexos que acompanham as matérias pautadas devem obedecer ao mesmo prazo do art. 15, e caso esse material de apoio não seja entregue até o fechamento da pauta, a matéria será excluída. </w:t>
            </w:r>
          </w:p>
          <w:p w:rsidR="00D65554" w:rsidRPr="002F3B22" w:rsidRDefault="00D65554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§1º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As </w:t>
            </w:r>
            <w:r w:rsidRPr="00724988">
              <w:rPr>
                <w:rFonts w:ascii="Verdana" w:hAnsi="Verdana"/>
                <w:snapToGrid w:val="0"/>
                <w:sz w:val="22"/>
                <w:szCs w:val="22"/>
                <w:rPrChange w:id="38" w:author="Suriette Apolinario dos Santos" w:date="2016-05-16T11:41:00Z">
                  <w:rPr>
                    <w:rFonts w:ascii="Verdana" w:hAnsi="Verdana"/>
                    <w:b/>
                    <w:snapToGrid w:val="0"/>
                    <w:sz w:val="22"/>
                    <w:szCs w:val="22"/>
                  </w:rPr>
                </w:rPrChange>
              </w:rPr>
              <w:t>matérias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que tenham sido previamente analisadas pela Procuradoria-Federal junto à ANS devem, necessariamente, ser encaminhadas com a respectiva manifestação daquele órgão.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§ 2º</w:t>
            </w:r>
            <w:r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As propostas de edição de atos normativos deverão ser encaminhados para inclusão na pauta </w:t>
            </w:r>
            <w:r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para fins de aprovação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acompanhados da exposição de motivos, da </w:t>
            </w:r>
            <w:r w:rsidRPr="002F3B22">
              <w:rPr>
                <w:rFonts w:ascii="Verdana" w:hAnsi="Verdana"/>
                <w:sz w:val="22"/>
                <w:szCs w:val="22"/>
              </w:rPr>
              <w:t>análise formal e jurídica da PROG</w:t>
            </w:r>
            <w:r>
              <w:rPr>
                <w:rFonts w:ascii="Verdana" w:hAnsi="Verdana"/>
                <w:sz w:val="22"/>
                <w:szCs w:val="22"/>
              </w:rPr>
              <w:t>E,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 da minuta do ato normativo proposto</w:t>
            </w:r>
            <w:del w:id="39" w:author="Suriette Apolinario dos Santos" w:date="2016-05-16T11:34:00Z">
              <w:r w:rsidDel="00EC4A71">
                <w:rPr>
                  <w:rFonts w:ascii="Verdana" w:hAnsi="Verdana"/>
                  <w:sz w:val="22"/>
                  <w:szCs w:val="22"/>
                </w:rPr>
                <w:delText>, e análise de impacto regulatório, quando couber</w:delText>
              </w:r>
            </w:del>
            <w:r w:rsidRPr="002F3B22">
              <w:rPr>
                <w:rFonts w:ascii="Verdana" w:hAnsi="Verdana"/>
                <w:sz w:val="22"/>
                <w:szCs w:val="22"/>
              </w:rPr>
              <w:t xml:space="preserve">. </w:t>
            </w:r>
          </w:p>
          <w:p w:rsidR="00EC4A71" w:rsidRDefault="00EC4A71" w:rsidP="007D4052">
            <w:pPr>
              <w:ind w:firstLine="567"/>
              <w:jc w:val="both"/>
              <w:rPr>
                <w:ins w:id="40" w:author="Suriette Apolinario dos Santos" w:date="2016-05-16T17:22:00Z"/>
                <w:rFonts w:ascii="Verdana" w:hAnsi="Verdana"/>
                <w:sz w:val="22"/>
                <w:szCs w:val="22"/>
              </w:rPr>
            </w:pPr>
          </w:p>
          <w:p w:rsidR="00CE65C3" w:rsidRDefault="00CE65C3" w:rsidP="00CE65C3">
            <w:pPr>
              <w:ind w:firstLine="567"/>
              <w:jc w:val="both"/>
              <w:rPr>
                <w:ins w:id="41" w:author="Suriette Apolinario dos Santos" w:date="2016-05-16T17:22:00Z"/>
                <w:rFonts w:ascii="Verdana" w:hAnsi="Verdana"/>
                <w:sz w:val="22"/>
                <w:szCs w:val="22"/>
              </w:rPr>
            </w:pPr>
            <w:ins w:id="42" w:author="Suriette Apolinario dos Santos" w:date="2016-05-16T17:22:00Z">
              <w:r>
                <w:rPr>
                  <w:rFonts w:ascii="Verdana" w:hAnsi="Verdana"/>
                  <w:b/>
                  <w:sz w:val="22"/>
                  <w:szCs w:val="22"/>
                </w:rPr>
                <w:t>§ 3º</w:t>
              </w:r>
              <w:r>
                <w:rPr>
                  <w:rFonts w:ascii="Verdana" w:hAnsi="Verdana"/>
                  <w:sz w:val="22"/>
                  <w:szCs w:val="22"/>
                </w:rPr>
                <w:t xml:space="preserve"> Além dos documentos supracitados, deverão ser encaminhados para inclusão na </w:t>
              </w:r>
              <w:proofErr w:type="gramStart"/>
              <w:r>
                <w:rPr>
                  <w:rFonts w:ascii="Verdana" w:hAnsi="Verdana"/>
                  <w:sz w:val="22"/>
                  <w:szCs w:val="22"/>
                </w:rPr>
                <w:t>pauta  os</w:t>
              </w:r>
              <w:proofErr w:type="gramEnd"/>
              <w:r>
                <w:rPr>
                  <w:rFonts w:ascii="Verdana" w:hAnsi="Verdana"/>
                  <w:sz w:val="22"/>
                  <w:szCs w:val="22"/>
                </w:rPr>
                <w:t xml:space="preserve"> votos, as notas, os relatórios, os memorandos, os despachos e os ofícios com os respectivos números de protocolo e identificação dos signatários</w:t>
              </w:r>
            </w:ins>
            <w:ins w:id="43" w:author="Suriette Apolinario dos Santos" w:date="2016-05-16T17:23:00Z">
              <w:r>
                <w:rPr>
                  <w:rFonts w:ascii="Verdana" w:hAnsi="Verdana"/>
                  <w:sz w:val="22"/>
                  <w:szCs w:val="22"/>
                </w:rPr>
                <w:t>, sob pena de exclusão de pauta</w:t>
              </w:r>
            </w:ins>
            <w:ins w:id="44" w:author="Suriette Apolinario dos Santos" w:date="2016-05-16T17:22:00Z">
              <w:r>
                <w:rPr>
                  <w:rFonts w:ascii="Verdana" w:hAnsi="Verdana"/>
                  <w:sz w:val="22"/>
                  <w:szCs w:val="22"/>
                </w:rPr>
                <w:t>.</w:t>
              </w:r>
            </w:ins>
          </w:p>
          <w:p w:rsidR="00CE65C3" w:rsidRPr="002F3B22" w:rsidRDefault="00CE65C3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17.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 Considera-se fechada a pauta após a aprovação prévia dos temas pelo Diretor-Presidente</w:t>
            </w:r>
            <w:del w:id="45" w:author="Suriette Apolinario dos Santos" w:date="2016-05-16T17:25:00Z">
              <w:r w:rsidRPr="002F3B22" w:rsidDel="00CE65C3">
                <w:rPr>
                  <w:rFonts w:ascii="Verdana" w:hAnsi="Verdana"/>
                  <w:snapToGrid w:val="0"/>
                  <w:sz w:val="22"/>
                  <w:szCs w:val="22"/>
                </w:rPr>
                <w:delText>, em reunião administrativa deste com os demais Diretores</w:delText>
              </w:r>
            </w:del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</w:t>
            </w: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CF5CA3" w:rsidRDefault="00EC4A71" w:rsidP="007D4052">
            <w:pPr>
              <w:ind w:firstLine="567"/>
              <w:jc w:val="both"/>
              <w:rPr>
                <w:rFonts w:ascii="Verdana" w:hAnsi="Verdana"/>
                <w:strike/>
                <w:sz w:val="22"/>
                <w:szCs w:val="22"/>
              </w:rPr>
            </w:pPr>
            <w:r w:rsidRPr="00CF5CA3">
              <w:rPr>
                <w:rFonts w:ascii="Verdana" w:hAnsi="Verdana"/>
                <w:b/>
                <w:snapToGrid w:val="0"/>
                <w:sz w:val="22"/>
                <w:szCs w:val="22"/>
              </w:rPr>
              <w:t>Parágrafo único</w:t>
            </w:r>
            <w:r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. </w:t>
            </w:r>
            <w:ins w:id="46" w:author="Suriette Apolinario dos Santos" w:date="2016-05-16T11:42:00Z">
              <w:r w:rsidR="00724988">
                <w:rPr>
                  <w:rFonts w:ascii="Verdana" w:hAnsi="Verdana"/>
                  <w:snapToGrid w:val="0"/>
                  <w:sz w:val="22"/>
                  <w:szCs w:val="22"/>
                </w:rPr>
                <w:t>As matérias e documentos serão disponibilizadas no SDCOL no prazo previsto no art. 15</w:t>
              </w:r>
            </w:ins>
            <w:del w:id="47" w:author="Suriette Apolinario dos Santos" w:date="2016-05-16T11:42:00Z">
              <w:r w:rsidRPr="00CF5CA3" w:rsidDel="00724988">
                <w:rPr>
                  <w:rFonts w:ascii="Verdana" w:hAnsi="Verdana"/>
                  <w:snapToGrid w:val="0"/>
                  <w:sz w:val="22"/>
                  <w:szCs w:val="22"/>
                </w:rPr>
                <w:delText>Somente</w:delText>
              </w:r>
              <w:r w:rsidDel="00724988">
                <w:rPr>
                  <w:rFonts w:ascii="Verdana" w:hAnsi="Verdana"/>
                  <w:b/>
                  <w:snapToGrid w:val="0"/>
                  <w:sz w:val="22"/>
                  <w:szCs w:val="22"/>
                </w:rPr>
                <w:delText xml:space="preserve"> </w:delText>
              </w:r>
              <w:r w:rsidDel="00724988">
                <w:rPr>
                  <w:rFonts w:ascii="Verdana" w:hAnsi="Verdana"/>
                  <w:snapToGrid w:val="0"/>
                  <w:sz w:val="22"/>
                  <w:szCs w:val="22"/>
                </w:rPr>
                <w:delText xml:space="preserve">após o fechamento da pauta </w:delText>
              </w:r>
              <w:r w:rsidRPr="00CF5CA3" w:rsidDel="00724988">
                <w:rPr>
                  <w:rFonts w:ascii="Verdana" w:hAnsi="Verdana"/>
                  <w:snapToGrid w:val="0"/>
                  <w:sz w:val="22"/>
                  <w:szCs w:val="22"/>
                </w:rPr>
                <w:delText>as matérias serão disponibilizadas no SDCOL</w:delText>
              </w:r>
            </w:del>
            <w:r>
              <w:rPr>
                <w:rFonts w:ascii="Verdana" w:hAnsi="Verdana"/>
                <w:snapToGrid w:val="0"/>
                <w:sz w:val="22"/>
                <w:szCs w:val="22"/>
              </w:rPr>
              <w:t>, exceto para os Diretores, cujo perfil de acesso ao sistema é irrestrito.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trike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Art. 18.</w:t>
            </w: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As decisões do Diretor-Presidente sujeitas à aprovação </w:t>
            </w:r>
            <w:r w:rsidRPr="0032622F">
              <w:rPr>
                <w:rFonts w:ascii="Verdana" w:hAnsi="Verdana"/>
                <w:bCs/>
                <w:i/>
                <w:iCs/>
                <w:snapToGrid w:val="0"/>
                <w:sz w:val="22"/>
                <w:szCs w:val="22"/>
              </w:rPr>
              <w:t>ad referendum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da DICOL constarão preferencialmente da pauta da reunião subsequente e terão prioridade na deliberação.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Art. 19.</w:t>
            </w: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 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Qualquer Diretor poderá solicitar ao Diretor-Presidente a retirada de matéria da pauta.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trike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Parágrafo único.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A matéria retirada da pauta será inscrita para a reunião seguinte, salvo se necessário complementar a instrução processual.</w:t>
            </w: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mallCaps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center"/>
              <w:rPr>
                <w:rFonts w:ascii="Verdana" w:hAnsi="Verdana"/>
                <w:b/>
                <w:bCs/>
                <w:smallCaps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mallCaps/>
                <w:sz w:val="22"/>
                <w:szCs w:val="22"/>
              </w:rPr>
              <w:t>Seção III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Do Registro das Reuniões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20.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Os resultados da reunião serão registrados em Ata, onde deverão constar: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left="1823" w:hanging="426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I - a data, a hora e o local de sua realização e quem a presidiu;</w:t>
            </w:r>
          </w:p>
          <w:p w:rsidR="00EC4A71" w:rsidRPr="002F3B22" w:rsidRDefault="00EC4A71" w:rsidP="007D4052">
            <w:pPr>
              <w:ind w:left="1823" w:hanging="426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II - a indicação dos Diretores presentes e dos ausentes;</w:t>
            </w:r>
          </w:p>
          <w:p w:rsidR="00EC4A71" w:rsidRPr="002F3B22" w:rsidRDefault="00EC4A71" w:rsidP="007D4052">
            <w:pPr>
              <w:ind w:left="1823" w:hanging="426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III - a presença dos demais participantes;</w:t>
            </w:r>
          </w:p>
          <w:p w:rsidR="00EC4A71" w:rsidRPr="002F3B22" w:rsidRDefault="00EC4A71" w:rsidP="007D4052">
            <w:pPr>
              <w:ind w:left="1823" w:hanging="426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IV - os informes ocorridos na reunião;</w:t>
            </w:r>
          </w:p>
          <w:p w:rsidR="00EC4A71" w:rsidRPr="002F3B22" w:rsidRDefault="00EC4A71" w:rsidP="007D4052">
            <w:pPr>
              <w:ind w:left="1823" w:hanging="426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V - o resultado das deliberações sobre cada matéria, com a respectiva votação e identificação do processo a que se refere; e</w:t>
            </w:r>
          </w:p>
          <w:p w:rsidR="00EC4A71" w:rsidRPr="002F3B22" w:rsidRDefault="00EC4A71" w:rsidP="007D4052">
            <w:pPr>
              <w:ind w:left="1823" w:hanging="426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VI - a indicação dos votos divergentes, quando a decisão se der por maioria.</w:t>
            </w:r>
          </w:p>
          <w:p w:rsidR="00EC4A71" w:rsidRPr="002F3B22" w:rsidRDefault="00EC4A71" w:rsidP="007D4052">
            <w:pPr>
              <w:ind w:left="1256"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Parágrafo único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  As decisões sobre as matérias de que trata o art.11 serão proferidas em reunião mantendo reserva quanto às operadoras alcançadas, até publicação no órgão de imprensa oficial, ou divulgação oficial</w:t>
            </w:r>
            <w:ins w:id="48" w:author="Suriette Apolinario dos Santos" w:date="2016-05-16T11:44:00Z">
              <w:r w:rsidR="00724988">
                <w:rPr>
                  <w:rFonts w:ascii="Verdana" w:hAnsi="Verdana"/>
                  <w:snapToGrid w:val="0"/>
                  <w:sz w:val="22"/>
                  <w:szCs w:val="22"/>
                </w:rPr>
                <w:t xml:space="preserve"> em até cinco dias após a deliberação</w:t>
              </w:r>
            </w:ins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, conforme o caso.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21.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A Ata será lavrada pela SEGER e incluída na pauta de reunião ordinária seguinte para aprovação e assinatura dos Diretores.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§1º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Os Extratos de Ata serão assinados pela 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>COADC/</w:t>
            </w:r>
            <w:r w:rsidRPr="002F3B22">
              <w:rPr>
                <w:rFonts w:ascii="Verdana" w:hAnsi="Verdana"/>
                <w:sz w:val="22"/>
                <w:szCs w:val="22"/>
              </w:rPr>
              <w:t>SEGER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, e encaminhados aos setores para conhecimento e cumprimento das recomendações emanadas da Diretoria Colegiada.</w:t>
            </w: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9E23D0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9E23D0">
              <w:rPr>
                <w:rFonts w:ascii="Verdana" w:hAnsi="Verdana"/>
                <w:b/>
                <w:snapToGrid w:val="0"/>
                <w:sz w:val="22"/>
                <w:szCs w:val="22"/>
              </w:rPr>
              <w:t>§2°</w:t>
            </w:r>
            <w:r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 </w:t>
            </w:r>
            <w:r w:rsidRPr="009E23D0">
              <w:rPr>
                <w:rFonts w:ascii="Verdana" w:hAnsi="Verdana"/>
                <w:snapToGrid w:val="0"/>
                <w:sz w:val="22"/>
                <w:szCs w:val="22"/>
              </w:rPr>
              <w:t>Trimestralmente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>, a SEGER encaminhará à DICOL relatório de acompanhamento do cumprimento das deliberações da Diretoria Colegiada.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 xml:space="preserve">§3°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Excepcionalmente, os Extratos de Ata poderão ser encaminhados antecipadamente à aprovação integral da Ata, desde que motivadamente</w:t>
            </w:r>
            <w:ins w:id="49" w:author="Suriette Apolinario dos Santos" w:date="2016-05-16T17:47:00Z">
              <w:r w:rsidR="00414AD1">
                <w:rPr>
                  <w:rFonts w:ascii="Verdana" w:hAnsi="Verdana"/>
                  <w:snapToGrid w:val="0"/>
                  <w:sz w:val="22"/>
                  <w:szCs w:val="22"/>
                </w:rPr>
                <w:t>, após validados pela SEGER</w:t>
              </w:r>
            </w:ins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22.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As Atas das reuniões serão mantidas em arquivo pela SEGER, devendo ser divulgadas no sítio da ANS na internet após assinatura dos Diretores.</w:t>
            </w:r>
          </w:p>
          <w:p w:rsidR="00EC4A71" w:rsidRDefault="00EC4A71" w:rsidP="007D4052">
            <w:pPr>
              <w:ind w:firstLine="567"/>
              <w:jc w:val="both"/>
              <w:rPr>
                <w:smallCaps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smallCaps w:val="0"/>
                <w:sz w:val="22"/>
                <w:szCs w:val="22"/>
              </w:rPr>
            </w:pPr>
            <w:r w:rsidRPr="002F3B22">
              <w:rPr>
                <w:smallCaps w:val="0"/>
                <w:sz w:val="22"/>
                <w:szCs w:val="22"/>
              </w:rPr>
              <w:t>CAPÍTULO III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 xml:space="preserve">DAS PROPOSTAS E DEMAIS QUESTÕES RELATIVAS À DELIBERAÇÃO 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Seção I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Das Propostas de Deliberação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23.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As propostas a serem submetidas à deliberação da DICOL deverão ser instruídas com proposta de ato para decisão, que conterá resumo de seu conteúdo, a fundamentação e Sumário Executivo, quando couber.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z w:val="22"/>
                <w:szCs w:val="22"/>
              </w:rPr>
              <w:t>§1º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Considera-se, para efeito desta IS, Relator no processo, o Diretor, inclusive o Diretor-Presidente, que: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Recuodecorpodetexto2"/>
              <w:spacing w:before="0" w:beforeAutospacing="0" w:after="0" w:afterAutospacing="0"/>
              <w:ind w:left="1964" w:hanging="567"/>
              <w:rPr>
                <w:sz w:val="22"/>
              </w:rPr>
            </w:pPr>
            <w:r w:rsidRPr="002F3B22">
              <w:rPr>
                <w:sz w:val="22"/>
              </w:rPr>
              <w:t>I – apresentar à Diretoria Colegiada proposta de ato para decisão;</w:t>
            </w:r>
          </w:p>
          <w:p w:rsidR="00EC4A71" w:rsidRPr="002F3B22" w:rsidRDefault="00EC4A71" w:rsidP="007D4052">
            <w:pPr>
              <w:ind w:left="1964" w:hanging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II – for designado pela Diretoria Colegiada para se pronunciar sobre dada matéria; ou</w:t>
            </w:r>
            <w:r>
              <w:rPr>
                <w:rFonts w:ascii="Verdana" w:hAnsi="Verdana"/>
                <w:snapToGrid w:val="0"/>
                <w:sz w:val="22"/>
                <w:szCs w:val="22"/>
              </w:rPr>
              <w:t>;</w:t>
            </w:r>
          </w:p>
          <w:p w:rsidR="00EC4A71" w:rsidRPr="002F3B22" w:rsidRDefault="00EC4A71" w:rsidP="007D4052">
            <w:pPr>
              <w:ind w:left="1964" w:hanging="567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III – for indicado pela SEGER para elaborar a proposta de ato para decisão nos recursos dirigidos à Diretoria Colegiada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z w:val="22"/>
                <w:szCs w:val="22"/>
              </w:rPr>
              <w:t>§2º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Além do disposto no </w:t>
            </w:r>
            <w:r w:rsidRPr="002F3B22">
              <w:rPr>
                <w:rFonts w:ascii="Verdana" w:hAnsi="Verdana"/>
                <w:i/>
                <w:iCs/>
                <w:snapToGrid w:val="0"/>
                <w:sz w:val="22"/>
                <w:szCs w:val="22"/>
              </w:rPr>
              <w:t>caput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deste artigo, deverão as propostas: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Recuodecorpodetexto3"/>
              <w:spacing w:before="0" w:beforeAutospacing="0" w:after="0" w:afterAutospacing="0"/>
              <w:ind w:left="1964" w:hanging="567"/>
              <w:rPr>
                <w:sz w:val="22"/>
              </w:rPr>
            </w:pPr>
            <w:r w:rsidRPr="002F3B22">
              <w:rPr>
                <w:sz w:val="22"/>
              </w:rPr>
              <w:t>I – estar autuadas sob a forma de processo administrativo devidamente instruído perante o sistema de protocolo da ANS; e</w:t>
            </w:r>
          </w:p>
          <w:p w:rsidR="00EC4A71" w:rsidRPr="002F3B22" w:rsidRDefault="00EC4A71" w:rsidP="007D4052">
            <w:pPr>
              <w:ind w:left="1964" w:hanging="567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sz w:val="22"/>
                <w:szCs w:val="22"/>
              </w:rPr>
              <w:t>II – ter recebido manifestação da Procuradoria, se for necessário o exame de legalidade ou quando houver questão jurídica relevante.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Art. 24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  As propostas de qualquer espécie de ato normativo, além de observar o disposto no artigo anterior, deverão atender às determinações da RA nº 49 de 16 de julho de 2012.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Parágrafo único.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 A proposta de edição de qualquer espécie de ato normativo deverá necessariamente ser submetida à deliberação da Diretoria Colegiada em duas reuniões distintas, sucessivas ou não</w:t>
            </w:r>
            <w:ins w:id="50" w:author="Suriette Apolinario dos Santos" w:date="2016-05-16T17:42:00Z">
              <w:r w:rsidR="00414AD1">
                <w:rPr>
                  <w:rFonts w:ascii="Verdana" w:hAnsi="Verdana"/>
                  <w:snapToGrid w:val="0"/>
                  <w:sz w:val="22"/>
                  <w:szCs w:val="22"/>
                </w:rPr>
                <w:t>, para apreciaç</w:t>
              </w:r>
            </w:ins>
            <w:ins w:id="51" w:author="Suriette Apolinario dos Santos" w:date="2016-05-16T17:43:00Z">
              <w:r w:rsidR="00414AD1">
                <w:rPr>
                  <w:rFonts w:ascii="Verdana" w:hAnsi="Verdana"/>
                  <w:snapToGrid w:val="0"/>
                  <w:sz w:val="22"/>
                  <w:szCs w:val="22"/>
                </w:rPr>
                <w:t>ão antes do envio para análise da Procuradoria Federal e posteriormente para deliberação</w:t>
              </w:r>
            </w:ins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Art. 25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>. As propostas que não atenderem aos requisitos estabelecidos nesta Seção serão devolvidas ao Diretor Relator, para regularização do feito.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>Art. 26.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As peças processuais relevantes estarão disponíveis em meio eletrônico (SDCOL), para apreciação dos Diretores, permanecendo os autos do processo, quando for o caso, na SEGER, para vistas dos Diretores e consulta dos interessados, observando-se o prazo previsto no art. 15 desta IS.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27. </w:t>
            </w:r>
            <w:r w:rsidRPr="002F3B22">
              <w:rPr>
                <w:rFonts w:ascii="Verdana" w:hAnsi="Verdana"/>
                <w:snapToGrid w:val="0"/>
                <w:sz w:val="22"/>
                <w:szCs w:val="22"/>
              </w:rPr>
              <w:t xml:space="preserve"> Qualquer Diretor poderá requerer vista, diligências ou informações necessárias para melhor esclarecer ou complementar a instrução processual.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Seção II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bCs w:val="0"/>
                <w:smallCaps w:val="0"/>
                <w:sz w:val="22"/>
                <w:szCs w:val="22"/>
              </w:rPr>
              <w:t>Das Demais Questões Relativas às Deliberações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bCs w:val="0"/>
                <w:smallCaps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rPr>
                <w:bCs w:val="0"/>
                <w:smallCaps w:val="0"/>
                <w:sz w:val="22"/>
                <w:szCs w:val="22"/>
              </w:rPr>
            </w:pPr>
            <w:r w:rsidRPr="002F3B22">
              <w:rPr>
                <w:smallCaps w:val="0"/>
                <w:sz w:val="22"/>
                <w:szCs w:val="22"/>
              </w:rPr>
              <w:t>Art. 28</w:t>
            </w:r>
            <w:r w:rsidRPr="002F3B22">
              <w:rPr>
                <w:b w:val="0"/>
                <w:sz w:val="22"/>
                <w:szCs w:val="22"/>
              </w:rPr>
              <w:t xml:space="preserve">. </w:t>
            </w:r>
            <w:r w:rsidRPr="002F3B22">
              <w:rPr>
                <w:b w:val="0"/>
                <w:smallCaps w:val="0"/>
                <w:sz w:val="22"/>
                <w:szCs w:val="22"/>
              </w:rPr>
              <w:t>O voto nas deliberações da Diretoria Colegiada é ato exclusivo dos Diretores</w:t>
            </w:r>
            <w:r w:rsidRPr="002F3B22">
              <w:rPr>
                <w:bCs w:val="0"/>
                <w:snapToGrid w:val="0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§ 1º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 O Diretor-Presidente ou seu substituto legal participará das deliberações com direito de voto igual ao dos demais Diretores.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>§ 2º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 Caberá ao Diretor-Presidente ou seu substituto legal decidir, em caso de empate, nas deliberações.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z w:val="22"/>
                <w:szCs w:val="22"/>
              </w:rPr>
              <w:t xml:space="preserve">Art. 29. 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A votação será a descoberto, devendo cada Diretor apresentar seu voto fundamentado, salvo quando acompanhar o Diretor Relator, ou o voto divergente, se houver.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 xml:space="preserve">§1º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Quando proferidos oralmente, os votos serão reduzidos a termo pelo Secretário-Geral, sob a forma de Despacho da DICOL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bCs/>
                <w:snapToGrid w:val="0"/>
                <w:sz w:val="22"/>
                <w:szCs w:val="22"/>
              </w:rPr>
              <w:t xml:space="preserve">§2º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Os Despachos da DICOL serão numerados em ordem </w:t>
            </w:r>
            <w:del w:id="52" w:author="Suriette Apolinario dos Santos" w:date="2016-05-16T11:44:00Z">
              <w:r w:rsidRPr="002F3B22" w:rsidDel="00724988">
                <w:rPr>
                  <w:rFonts w:ascii="Verdana" w:hAnsi="Verdana"/>
                  <w:bCs/>
                  <w:snapToGrid w:val="0"/>
                  <w:sz w:val="22"/>
                  <w:szCs w:val="22"/>
                </w:rPr>
                <w:delText xml:space="preserve">seqüencial </w:delText>
              </w:r>
            </w:del>
            <w:ins w:id="53" w:author="Suriette Apolinario dos Santos" w:date="2016-05-16T11:44:00Z">
              <w:r w:rsidR="00724988" w:rsidRPr="002F3B22">
                <w:rPr>
                  <w:rFonts w:ascii="Verdana" w:hAnsi="Verdana"/>
                  <w:bCs/>
                  <w:snapToGrid w:val="0"/>
                  <w:sz w:val="22"/>
                  <w:szCs w:val="22"/>
                </w:rPr>
                <w:t>seq</w:t>
              </w:r>
              <w:r w:rsidR="00724988">
                <w:rPr>
                  <w:rFonts w:ascii="Verdana" w:hAnsi="Verdana"/>
                  <w:bCs/>
                  <w:snapToGrid w:val="0"/>
                  <w:sz w:val="22"/>
                  <w:szCs w:val="22"/>
                </w:rPr>
                <w:t>u</w:t>
              </w:r>
              <w:r w:rsidR="00724988" w:rsidRPr="002F3B22">
                <w:rPr>
                  <w:rFonts w:ascii="Verdana" w:hAnsi="Verdana"/>
                  <w:bCs/>
                  <w:snapToGrid w:val="0"/>
                  <w:sz w:val="22"/>
                  <w:szCs w:val="22"/>
                </w:rPr>
                <w:t xml:space="preserve">encial </w:t>
              </w:r>
            </w:ins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e assinados pelos Diretores que participaram da votação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E77084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E77084">
              <w:rPr>
                <w:rFonts w:ascii="Verdana" w:hAnsi="Verdana"/>
                <w:b/>
                <w:sz w:val="22"/>
                <w:szCs w:val="22"/>
              </w:rPr>
              <w:t xml:space="preserve">Art. 30.  </w:t>
            </w:r>
            <w:r w:rsidRPr="00E77084">
              <w:rPr>
                <w:rFonts w:ascii="Verdana" w:hAnsi="Verdana"/>
                <w:bCs/>
                <w:snapToGrid w:val="0"/>
                <w:sz w:val="22"/>
                <w:szCs w:val="22"/>
              </w:rPr>
              <w:t>O Diretor que se julgar impedido ou suspeito se absterá de votar a matéria.</w:t>
            </w:r>
          </w:p>
          <w:p w:rsidR="00EC4A71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color w:val="0000FF"/>
                <w:sz w:val="22"/>
                <w:szCs w:val="22"/>
              </w:rPr>
            </w:pPr>
          </w:p>
          <w:p w:rsidR="00EC4A71" w:rsidRDefault="00EC4A71" w:rsidP="007D4052">
            <w:pPr>
              <w:pStyle w:val="Ttulo1"/>
              <w:ind w:firstLine="567"/>
              <w:jc w:val="center"/>
              <w:rPr>
                <w:smallCaps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smallCaps w:val="0"/>
                <w:sz w:val="22"/>
                <w:szCs w:val="22"/>
              </w:rPr>
            </w:pPr>
            <w:r w:rsidRPr="002F3B22">
              <w:rPr>
                <w:smallCaps w:val="0"/>
                <w:sz w:val="22"/>
                <w:szCs w:val="22"/>
              </w:rPr>
              <w:t>CAPÍTULO IV</w:t>
            </w:r>
          </w:p>
          <w:p w:rsidR="00EC4A71" w:rsidRPr="002F3B22" w:rsidRDefault="00EC4A71" w:rsidP="007D4052">
            <w:pPr>
              <w:pStyle w:val="Ttulo3"/>
              <w:spacing w:before="0" w:beforeAutospacing="0" w:after="0" w:afterAutospacing="0"/>
              <w:ind w:firstLine="567"/>
              <w:jc w:val="center"/>
              <w:rPr>
                <w:snapToGrid w:val="0"/>
                <w:color w:val="auto"/>
                <w:sz w:val="22"/>
                <w:szCs w:val="22"/>
              </w:rPr>
            </w:pPr>
            <w:r w:rsidRPr="002F3B22">
              <w:rPr>
                <w:color w:val="auto"/>
                <w:sz w:val="22"/>
                <w:szCs w:val="22"/>
              </w:rPr>
              <w:t>DAS PUBLICAÇÕES</w:t>
            </w:r>
          </w:p>
          <w:p w:rsidR="00EC4A71" w:rsidRPr="00AF626E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31.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Sendo necessária a publicação da matéria deliberada pela Diretoria Colegiada na Imprensa Nacional ou em Boletim de Serviço, o Diretor-Adjunto da área ficará responsável pelo envio do arquivo eletrônico com a versão final, à </w:t>
            </w:r>
            <w:r w:rsidRPr="002F3B22">
              <w:rPr>
                <w:rFonts w:ascii="Verdana" w:hAnsi="Verdana"/>
                <w:sz w:val="22"/>
                <w:szCs w:val="22"/>
              </w:rPr>
              <w:t>SEGER.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§ 1º.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A </w:t>
            </w:r>
            <w:r w:rsidRPr="002F3B22">
              <w:rPr>
                <w:rFonts w:ascii="Verdana" w:hAnsi="Verdana"/>
                <w:sz w:val="22"/>
                <w:szCs w:val="22"/>
              </w:rPr>
              <w:t xml:space="preserve">SEGER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deverá colher a assinatura do Diretor previamente à publicação do documento. Caso</w:t>
            </w: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isso não seja possível em razão de agenda, deverão ser utilizados os meios de comunicação disponíveis confirmando a anuência do Diretor com a publicação naquela data.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§ 2º. 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Deverá ser observado o prazo limite de entrega da matéria para publicação até às 17</w:t>
            </w:r>
            <w:r>
              <w:rPr>
                <w:rFonts w:ascii="Verdana" w:hAnsi="Verdana"/>
                <w:bCs/>
                <w:snapToGrid w:val="0"/>
                <w:sz w:val="22"/>
                <w:szCs w:val="22"/>
              </w:rPr>
              <w:t>: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00h</w:t>
            </w:r>
            <w:r>
              <w:rPr>
                <w:rFonts w:ascii="Verdana" w:hAnsi="Verdana"/>
                <w:bCs/>
                <w:snapToGrid w:val="0"/>
                <w:sz w:val="22"/>
                <w:szCs w:val="22"/>
              </w:rPr>
              <w:t xml:space="preserve"> (dezessete horas)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§. 3º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Após a publicação, havendo retificações a serem feitas por incorreções de forma, estas serão solicitadas pelos Diretores ou Diretores-Adjuntos.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  <w:r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§ 4º </w:t>
            </w:r>
            <w:r w:rsidRPr="002F3B22">
              <w:rPr>
                <w:rFonts w:ascii="Verdana" w:hAnsi="Verdana"/>
                <w:bCs/>
                <w:snapToGrid w:val="0"/>
                <w:sz w:val="22"/>
                <w:szCs w:val="22"/>
              </w:rPr>
              <w:t>Caso seja necessária a republicação na íntegra, ou alterações que envolvam questões de mérito e conceituais, a matéria deverá ser novamente submetida à Diretoria Colegiada.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pStyle w:val="Ttulo1"/>
              <w:ind w:firstLine="567"/>
              <w:jc w:val="center"/>
              <w:rPr>
                <w:smallCaps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smallCaps w:val="0"/>
                <w:sz w:val="22"/>
                <w:szCs w:val="22"/>
              </w:rPr>
            </w:pPr>
            <w:r w:rsidRPr="002F3B22">
              <w:rPr>
                <w:smallCaps w:val="0"/>
                <w:sz w:val="22"/>
                <w:szCs w:val="22"/>
              </w:rPr>
              <w:t>CAPÍTULO V</w:t>
            </w:r>
          </w:p>
          <w:p w:rsidR="00EC4A71" w:rsidRPr="002F3B22" w:rsidRDefault="00EC4A71" w:rsidP="007D4052">
            <w:pPr>
              <w:pStyle w:val="Ttulo1"/>
              <w:ind w:firstLine="567"/>
              <w:jc w:val="center"/>
              <w:rPr>
                <w:smallCaps w:val="0"/>
                <w:sz w:val="22"/>
                <w:szCs w:val="22"/>
              </w:rPr>
            </w:pPr>
            <w:r w:rsidRPr="002F3B22">
              <w:rPr>
                <w:smallCaps w:val="0"/>
                <w:sz w:val="22"/>
                <w:szCs w:val="22"/>
              </w:rPr>
              <w:t xml:space="preserve">DISPOSIÇÕES FINAIS </w:t>
            </w:r>
          </w:p>
          <w:p w:rsidR="00EC4A71" w:rsidRPr="002F3B22" w:rsidRDefault="00EC4A71" w:rsidP="007D4052">
            <w:pPr>
              <w:ind w:firstLine="567"/>
              <w:rPr>
                <w:rFonts w:ascii="Verdana" w:hAnsi="Verdana"/>
                <w:sz w:val="22"/>
                <w:szCs w:val="22"/>
              </w:rPr>
            </w:pPr>
          </w:p>
          <w:p w:rsidR="00EC4A71" w:rsidRPr="002F3B22" w:rsidDel="00EC4A71" w:rsidRDefault="00EC4A71" w:rsidP="007D4052">
            <w:pPr>
              <w:ind w:firstLine="567"/>
              <w:jc w:val="both"/>
              <w:rPr>
                <w:del w:id="54" w:author="Suriette Apolinario dos Santos" w:date="2016-05-16T11:35:00Z"/>
                <w:rFonts w:ascii="Verdana" w:hAnsi="Verdana"/>
                <w:snapToGrid w:val="0"/>
                <w:sz w:val="22"/>
                <w:szCs w:val="22"/>
              </w:rPr>
            </w:pPr>
            <w:del w:id="55" w:author="Suriette Apolinario dos Santos" w:date="2016-05-16T11:35:00Z">
              <w:r w:rsidRPr="002F3B22" w:rsidDel="00EC4A71">
                <w:rPr>
                  <w:rFonts w:ascii="Verdana" w:hAnsi="Verdana"/>
                  <w:b/>
                  <w:sz w:val="22"/>
                  <w:szCs w:val="22"/>
                </w:rPr>
                <w:delText>Art. 32.</w:delText>
              </w:r>
              <w:r w:rsidRPr="002F3B22" w:rsidDel="00EC4A71">
                <w:rPr>
                  <w:rFonts w:ascii="Verdana" w:hAnsi="Verdana"/>
                  <w:sz w:val="22"/>
                  <w:szCs w:val="22"/>
                </w:rPr>
                <w:delText xml:space="preserve"> </w:delText>
              </w:r>
              <w:r w:rsidRPr="002F3B22" w:rsidDel="00EC4A71">
                <w:rPr>
                  <w:rFonts w:ascii="Verdana" w:hAnsi="Verdana"/>
                  <w:snapToGrid w:val="0"/>
                  <w:sz w:val="22"/>
                  <w:szCs w:val="22"/>
                </w:rPr>
                <w:delText>As deliberações referentes à gestão interna da ANS, alterações de Regimento Interno e questões sobre políticas de recursos humanos, à exceção da autorização de afastamento do país para capacitação de servidores, serão tratadas em ao menos duas reuniões DICOL distintas, sendo uma para apreciação e discussão das matérias, e outra para sua aprovação.</w:delText>
              </w:r>
            </w:del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b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Art. </w:t>
            </w:r>
            <w:del w:id="56" w:author="Suriette Apolinario dos Santos" w:date="2016-05-16T11:35:00Z">
              <w:r w:rsidRPr="002F3B22" w:rsidDel="00EC4A71">
                <w:rPr>
                  <w:rFonts w:ascii="Verdana" w:hAnsi="Verdana"/>
                  <w:b/>
                  <w:snapToGrid w:val="0"/>
                  <w:sz w:val="22"/>
                  <w:szCs w:val="22"/>
                </w:rPr>
                <w:delText>33</w:delText>
              </w:r>
            </w:del>
            <w:ins w:id="57" w:author="Suriette Apolinario dos Santos" w:date="2016-05-16T11:35:00Z">
              <w:r w:rsidRPr="002F3B22">
                <w:rPr>
                  <w:rFonts w:ascii="Verdana" w:hAnsi="Verdana"/>
                  <w:b/>
                  <w:snapToGrid w:val="0"/>
                  <w:sz w:val="22"/>
                  <w:szCs w:val="22"/>
                </w:rPr>
                <w:t>3</w:t>
              </w:r>
              <w:r>
                <w:rPr>
                  <w:rFonts w:ascii="Verdana" w:hAnsi="Verdana"/>
                  <w:b/>
                  <w:snapToGrid w:val="0"/>
                  <w:sz w:val="22"/>
                  <w:szCs w:val="22"/>
                </w:rPr>
                <w:t>2</w:t>
              </w:r>
            </w:ins>
            <w:r w:rsidRPr="002F3B22">
              <w:rPr>
                <w:rFonts w:ascii="Verdana" w:hAnsi="Verdana"/>
                <w:b/>
                <w:snapToGrid w:val="0"/>
                <w:sz w:val="22"/>
                <w:szCs w:val="22"/>
              </w:rPr>
              <w:t xml:space="preserve">. </w:t>
            </w:r>
            <w:r w:rsidRPr="002F3B22">
              <w:rPr>
                <w:rFonts w:ascii="Verdana" w:hAnsi="Verdana"/>
                <w:sz w:val="22"/>
                <w:szCs w:val="22"/>
              </w:rPr>
              <w:t>Os casos omissos serão solucionados pela DICOL.</w:t>
            </w: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</w:p>
          <w:p w:rsidR="00EC4A71" w:rsidRPr="002F3B22" w:rsidRDefault="00EC4A71" w:rsidP="007D4052">
            <w:pPr>
              <w:ind w:firstLine="567"/>
              <w:jc w:val="both"/>
              <w:rPr>
                <w:rFonts w:ascii="Verdana" w:hAnsi="Verdana"/>
                <w:snapToGrid w:val="0"/>
                <w:sz w:val="22"/>
                <w:szCs w:val="22"/>
              </w:rPr>
            </w:pPr>
            <w:r w:rsidRPr="002F3B22">
              <w:rPr>
                <w:rFonts w:ascii="Verdana" w:hAnsi="Verdana"/>
                <w:b/>
                <w:sz w:val="22"/>
                <w:szCs w:val="22"/>
              </w:rPr>
              <w:t xml:space="preserve">Art. </w:t>
            </w:r>
            <w:del w:id="58" w:author="Suriette Apolinario dos Santos" w:date="2016-05-16T11:35:00Z">
              <w:r w:rsidRPr="002F3B22" w:rsidDel="00EC4A71">
                <w:rPr>
                  <w:rFonts w:ascii="Verdana" w:hAnsi="Verdana"/>
                  <w:b/>
                  <w:sz w:val="22"/>
                  <w:szCs w:val="22"/>
                </w:rPr>
                <w:delText>34</w:delText>
              </w:r>
            </w:del>
            <w:ins w:id="59" w:author="Suriette Apolinario dos Santos" w:date="2016-05-16T11:35:00Z">
              <w:r w:rsidRPr="002F3B22">
                <w:rPr>
                  <w:rFonts w:ascii="Verdana" w:hAnsi="Verdana"/>
                  <w:b/>
                  <w:sz w:val="22"/>
                  <w:szCs w:val="22"/>
                </w:rPr>
                <w:t>3</w:t>
              </w:r>
              <w:r>
                <w:rPr>
                  <w:rFonts w:ascii="Verdana" w:hAnsi="Verdana"/>
                  <w:b/>
                  <w:sz w:val="22"/>
                  <w:szCs w:val="22"/>
                </w:rPr>
                <w:t>3</w:t>
              </w:r>
            </w:ins>
            <w:r w:rsidRPr="002F3B22">
              <w:rPr>
                <w:rFonts w:ascii="Verdana" w:hAnsi="Verdana"/>
                <w:b/>
                <w:sz w:val="22"/>
                <w:szCs w:val="22"/>
              </w:rPr>
              <w:t xml:space="preserve">. </w:t>
            </w:r>
            <w:r w:rsidRPr="002F3B22">
              <w:rPr>
                <w:rFonts w:ascii="Verdana" w:hAnsi="Verdana"/>
                <w:sz w:val="22"/>
                <w:szCs w:val="22"/>
              </w:rPr>
              <w:t>Esta Instrução de Serviço entrará em vigor na data de sua publicação.</w:t>
            </w: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Default="00EC4A71" w:rsidP="007D4052">
            <w:pPr>
              <w:ind w:firstLine="567"/>
              <w:jc w:val="center"/>
              <w:rPr>
                <w:rFonts w:ascii="Verdana" w:hAnsi="Verdana"/>
                <w:bCs/>
                <w:snapToGrid w:val="0"/>
                <w:sz w:val="22"/>
                <w:szCs w:val="22"/>
              </w:rPr>
            </w:pPr>
          </w:p>
          <w:p w:rsidR="00EC4A71" w:rsidRPr="00AE7859" w:rsidRDefault="00EC4A71" w:rsidP="007D4052">
            <w:pPr>
              <w:spacing w:line="379" w:lineRule="auto"/>
              <w:ind w:left="720" w:right="35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JOSÉ CARLOS DE SOUZA ABRAHÃO</w:t>
            </w:r>
          </w:p>
          <w:p w:rsidR="00EC4A71" w:rsidRPr="002F3B22" w:rsidRDefault="00EC4A71" w:rsidP="007D4052">
            <w:pPr>
              <w:spacing w:line="379" w:lineRule="auto"/>
              <w:ind w:left="720" w:right="350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Diretor-Presidente</w:t>
            </w:r>
          </w:p>
        </w:tc>
      </w:tr>
    </w:tbl>
    <w:p w:rsidR="00EC4A71" w:rsidRPr="002F3B22" w:rsidRDefault="00EC4A71" w:rsidP="00EC4A71">
      <w:pPr>
        <w:ind w:firstLine="567"/>
        <w:rPr>
          <w:rFonts w:ascii="Verdana" w:hAnsi="Verdana"/>
          <w:sz w:val="22"/>
          <w:szCs w:val="22"/>
        </w:rPr>
      </w:pPr>
    </w:p>
    <w:p w:rsidR="00D45C85" w:rsidRDefault="00D45C85"/>
    <w:sectPr w:rsidR="00D45C85" w:rsidSect="00AE7859">
      <w:headerReference w:type="default" r:id="rId7"/>
      <w:pgSz w:w="11906" w:h="16838"/>
      <w:pgMar w:top="1418" w:right="1418" w:bottom="1843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91A81">
      <w:r>
        <w:separator/>
      </w:r>
    </w:p>
  </w:endnote>
  <w:endnote w:type="continuationSeparator" w:id="0">
    <w:p w:rsidR="00000000" w:rsidRDefault="00D9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91A81">
      <w:r>
        <w:separator/>
      </w:r>
    </w:p>
  </w:footnote>
  <w:footnote w:type="continuationSeparator" w:id="0">
    <w:p w:rsidR="00000000" w:rsidRDefault="00D91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C5C" w:rsidRDefault="00D91A81" w:rsidP="00E81C5C">
    <w:pPr>
      <w:tabs>
        <w:tab w:val="center" w:pos="4252"/>
        <w:tab w:val="right" w:pos="8504"/>
      </w:tabs>
      <w:ind w:firstLine="709"/>
      <w:jc w:val="right"/>
      <w:rPr>
        <w:sz w:val="22"/>
      </w:rPr>
    </w:pPr>
    <w:r>
      <w:rPr>
        <w:noProof/>
        <w:sz w:val="2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40.4pt;margin-top:2.1pt;width:133.7pt;height:28.05pt;z-index:251659264;visibility:visible;mso-wrap-edited:f" o:allowincell="f" fillcolor="window">
          <v:imagedata r:id="rId1" o:title=""/>
          <w10:wrap type="square"/>
        </v:shape>
        <o:OLEObject Type="Embed" ProgID="Word.Picture.8" ShapeID="_x0000_s1025" DrawAspect="Content" ObjectID="_1527323177" r:id="rId2"/>
      </w:object>
    </w:r>
  </w:p>
  <w:p w:rsidR="00E81C5C" w:rsidRDefault="00D91A81" w:rsidP="00E81C5C">
    <w:pPr>
      <w:tabs>
        <w:tab w:val="center" w:pos="4252"/>
        <w:tab w:val="right" w:pos="8504"/>
      </w:tabs>
      <w:ind w:firstLine="709"/>
      <w:jc w:val="right"/>
      <w:rPr>
        <w:sz w:val="22"/>
      </w:rPr>
    </w:pPr>
  </w:p>
  <w:p w:rsidR="00AE7859" w:rsidRDefault="00D91A81" w:rsidP="00E81C5C">
    <w:pPr>
      <w:tabs>
        <w:tab w:val="center" w:pos="4252"/>
        <w:tab w:val="right" w:pos="8504"/>
      </w:tabs>
      <w:ind w:firstLine="709"/>
      <w:jc w:val="right"/>
      <w:rPr>
        <w:sz w:val="22"/>
      </w:rPr>
    </w:pPr>
  </w:p>
  <w:p w:rsidR="00AE7859" w:rsidRDefault="00D91A81" w:rsidP="00E81C5C">
    <w:pPr>
      <w:tabs>
        <w:tab w:val="center" w:pos="4252"/>
        <w:tab w:val="right" w:pos="8504"/>
      </w:tabs>
      <w:ind w:firstLine="709"/>
      <w:jc w:val="right"/>
      <w:rPr>
        <w:sz w:val="22"/>
      </w:rPr>
    </w:pPr>
  </w:p>
  <w:p w:rsidR="00AE7859" w:rsidRDefault="00D91A81" w:rsidP="00E81C5C">
    <w:pPr>
      <w:tabs>
        <w:tab w:val="center" w:pos="4252"/>
        <w:tab w:val="right" w:pos="8504"/>
      </w:tabs>
      <w:ind w:firstLine="709"/>
      <w:jc w:val="right"/>
      <w:rPr>
        <w:sz w:val="22"/>
      </w:rPr>
    </w:pPr>
  </w:p>
  <w:p w:rsidR="00AE7859" w:rsidRDefault="00D91A81" w:rsidP="00E81C5C">
    <w:pPr>
      <w:tabs>
        <w:tab w:val="center" w:pos="4252"/>
        <w:tab w:val="right" w:pos="8504"/>
      </w:tabs>
      <w:ind w:firstLine="709"/>
      <w:jc w:val="right"/>
      <w:rPr>
        <w:sz w:val="22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iette Apolinario dos Santos">
    <w15:presenceInfo w15:providerId="AD" w15:userId="S-1-5-21-307121925-2033392284-612134452-108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71"/>
    <w:rsid w:val="002A4680"/>
    <w:rsid w:val="00414AD1"/>
    <w:rsid w:val="00724988"/>
    <w:rsid w:val="00CE65C3"/>
    <w:rsid w:val="00D45C85"/>
    <w:rsid w:val="00D65554"/>
    <w:rsid w:val="00D91A81"/>
    <w:rsid w:val="00EC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C7D4323-332F-4116-8444-41678C1C2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EC4A71"/>
    <w:pPr>
      <w:keepNext/>
      <w:jc w:val="both"/>
      <w:outlineLvl w:val="0"/>
    </w:pPr>
    <w:rPr>
      <w:rFonts w:ascii="Verdana" w:hAnsi="Verdana"/>
      <w:b/>
      <w:bCs/>
      <w:smallCaps/>
      <w:sz w:val="20"/>
    </w:rPr>
  </w:style>
  <w:style w:type="paragraph" w:styleId="Ttulo2">
    <w:name w:val="heading 2"/>
    <w:basedOn w:val="Normal"/>
    <w:next w:val="Normal"/>
    <w:link w:val="Ttulo2Char"/>
    <w:qFormat/>
    <w:rsid w:val="00EC4A71"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Ttulo3">
    <w:name w:val="heading 3"/>
    <w:basedOn w:val="Normal"/>
    <w:next w:val="Normal"/>
    <w:link w:val="Ttulo3Char"/>
    <w:qFormat/>
    <w:rsid w:val="00EC4A71"/>
    <w:pPr>
      <w:keepNext/>
      <w:spacing w:before="100" w:beforeAutospacing="1" w:after="100" w:afterAutospacing="1"/>
      <w:ind w:firstLine="540"/>
      <w:outlineLvl w:val="2"/>
    </w:pPr>
    <w:rPr>
      <w:rFonts w:ascii="Verdana" w:hAnsi="Verdana"/>
      <w:b/>
      <w:bCs/>
      <w:smallCaps/>
      <w:color w:val="FF0000"/>
      <w:sz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C4A71"/>
    <w:rPr>
      <w:rFonts w:ascii="Verdana" w:eastAsia="Times New Roman" w:hAnsi="Verdana" w:cs="Times New Roman"/>
      <w:b/>
      <w:bCs/>
      <w:smallCaps/>
      <w:sz w:val="20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EC4A71"/>
    <w:rPr>
      <w:rFonts w:ascii="Verdana" w:eastAsia="Times New Roman" w:hAnsi="Verdana" w:cs="Times New Roman"/>
      <w:b/>
      <w:bCs/>
      <w:sz w:val="20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EC4A71"/>
    <w:rPr>
      <w:rFonts w:ascii="Verdana" w:eastAsia="Times New Roman" w:hAnsi="Verdana" w:cs="Times New Roman"/>
      <w:b/>
      <w:bCs/>
      <w:smallCaps/>
      <w:color w:val="FF0000"/>
      <w:sz w:val="15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EC4A71"/>
    <w:pPr>
      <w:autoSpaceDE w:val="0"/>
      <w:autoSpaceDN w:val="0"/>
      <w:adjustRightInd w:val="0"/>
      <w:jc w:val="both"/>
    </w:pPr>
    <w:rPr>
      <w:color w:val="008000"/>
    </w:rPr>
  </w:style>
  <w:style w:type="character" w:customStyle="1" w:styleId="Corpodetexto2Char">
    <w:name w:val="Corpo de texto 2 Char"/>
    <w:basedOn w:val="Fontepargpadro"/>
    <w:link w:val="Corpodetexto2"/>
    <w:semiHidden/>
    <w:rsid w:val="00EC4A71"/>
    <w:rPr>
      <w:rFonts w:ascii="Times New Roman" w:eastAsia="Times New Roman" w:hAnsi="Times New Roman" w:cs="Times New Roman"/>
      <w:color w:val="008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EC4A71"/>
    <w:pPr>
      <w:spacing w:before="100" w:beforeAutospacing="1" w:after="100" w:afterAutospacing="1"/>
      <w:ind w:firstLine="540"/>
      <w:jc w:val="both"/>
    </w:pPr>
    <w:rPr>
      <w:rFonts w:ascii="Verdana" w:hAnsi="Verdana"/>
      <w:snapToGrid w:val="0"/>
      <w:sz w:val="20"/>
      <w:szCs w:val="22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C4A71"/>
    <w:rPr>
      <w:rFonts w:ascii="Verdana" w:eastAsia="Times New Roman" w:hAnsi="Verdana" w:cs="Times New Roman"/>
      <w:snapToGrid w:val="0"/>
      <w:sz w:val="20"/>
      <w:lang w:eastAsia="pt-BR"/>
    </w:rPr>
  </w:style>
  <w:style w:type="paragraph" w:styleId="Corpodetexto">
    <w:name w:val="Body Text"/>
    <w:basedOn w:val="Normal"/>
    <w:link w:val="CorpodetextoChar"/>
    <w:semiHidden/>
    <w:rsid w:val="00EC4A71"/>
    <w:pPr>
      <w:jc w:val="both"/>
    </w:pPr>
    <w:rPr>
      <w:rFonts w:ascii="Verdana" w:hAnsi="Verdana"/>
      <w:sz w:val="20"/>
    </w:rPr>
  </w:style>
  <w:style w:type="character" w:customStyle="1" w:styleId="CorpodetextoChar">
    <w:name w:val="Corpo de texto Char"/>
    <w:basedOn w:val="Fontepargpadro"/>
    <w:link w:val="Corpodetexto"/>
    <w:semiHidden/>
    <w:rsid w:val="00EC4A71"/>
    <w:rPr>
      <w:rFonts w:ascii="Verdana" w:eastAsia="Times New Roman" w:hAnsi="Verdana" w:cs="Times New Roman"/>
      <w:sz w:val="20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EC4A71"/>
    <w:pPr>
      <w:spacing w:before="100" w:beforeAutospacing="1" w:after="100" w:afterAutospacing="1"/>
      <w:ind w:firstLine="540"/>
      <w:jc w:val="both"/>
    </w:pPr>
    <w:rPr>
      <w:rFonts w:ascii="Verdana" w:hAnsi="Verdana"/>
      <w:snapToGrid w:val="0"/>
      <w:sz w:val="15"/>
      <w:szCs w:val="22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EC4A71"/>
    <w:rPr>
      <w:rFonts w:ascii="Verdana" w:eastAsia="Times New Roman" w:hAnsi="Verdana" w:cs="Times New Roman"/>
      <w:snapToGrid w:val="0"/>
      <w:sz w:val="15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498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4988"/>
    <w:rPr>
      <w:rFonts w:ascii="Segoe UI" w:eastAsia="Times New Roman" w:hAnsi="Segoe UI" w:cs="Segoe UI"/>
      <w:sz w:val="18"/>
      <w:szCs w:val="18"/>
      <w:lang w:eastAsia="pt-BR"/>
    </w:rPr>
  </w:style>
  <w:style w:type="paragraph" w:styleId="Reviso">
    <w:name w:val="Revision"/>
    <w:hidden/>
    <w:uiPriority w:val="99"/>
    <w:semiHidden/>
    <w:rsid w:val="00724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E49EC-30A2-421D-80A9-3E88C8DA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2320</Words>
  <Characters>12531</Characters>
  <Application>Microsoft Office Word</Application>
  <DocSecurity>4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Suriette Apolinario dos Santos</dc:creator>
  <cp:keywords/>
  <dc:description/>
  <cp:lastModifiedBy>Lêda Maria de Vargas Rebello</cp:lastModifiedBy>
  <cp:revision>2</cp:revision>
  <dcterms:created xsi:type="dcterms:W3CDTF">2016-06-13T14:40:00Z</dcterms:created>
  <dcterms:modified xsi:type="dcterms:W3CDTF">2016-06-13T14:40:00Z</dcterms:modified>
</cp:coreProperties>
</file>